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01709" w14:textId="77777777" w:rsidR="008157D1" w:rsidRPr="00552801" w:rsidRDefault="008157D1" w:rsidP="0055280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52801">
        <w:rPr>
          <w:rFonts w:ascii="Times New Roman" w:hAnsi="Times New Roman"/>
          <w:sz w:val="24"/>
          <w:szCs w:val="24"/>
        </w:rPr>
        <w:t>Anexa nr. 1</w:t>
      </w:r>
      <w:r>
        <w:rPr>
          <w:rFonts w:ascii="Times New Roman" w:hAnsi="Times New Roman"/>
          <w:sz w:val="24"/>
          <w:szCs w:val="24"/>
        </w:rPr>
        <w:t>0</w:t>
      </w:r>
      <w:r w:rsidRPr="00552801">
        <w:rPr>
          <w:rFonts w:ascii="Times New Roman" w:hAnsi="Times New Roman"/>
          <w:sz w:val="24"/>
          <w:szCs w:val="24"/>
        </w:rPr>
        <w:t xml:space="preserve"> la HCL nr. ____/2025</w:t>
      </w:r>
    </w:p>
    <w:p w14:paraId="54D06DF7" w14:textId="77777777" w:rsidR="008157D1" w:rsidRDefault="008157D1" w:rsidP="00552801">
      <w:pPr>
        <w:jc w:val="both"/>
        <w:rPr>
          <w:rFonts w:ascii="Times New Roman" w:hAnsi="Times New Roman"/>
          <w:b/>
          <w:sz w:val="28"/>
          <w:szCs w:val="28"/>
        </w:rPr>
      </w:pPr>
    </w:p>
    <w:p w14:paraId="5B177153" w14:textId="77777777" w:rsidR="008157D1" w:rsidRPr="007715B4" w:rsidRDefault="008157D1" w:rsidP="00CE249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Definirea c</w:t>
      </w:r>
      <w:r w:rsidRPr="007C0123">
        <w:rPr>
          <w:rFonts w:ascii="Times New Roman" w:hAnsi="Times New Roman"/>
          <w:b/>
          <w:sz w:val="28"/>
          <w:szCs w:val="28"/>
        </w:rPr>
        <w:t>riteriil</w:t>
      </w:r>
      <w:r>
        <w:rPr>
          <w:rFonts w:ascii="Times New Roman" w:hAnsi="Times New Roman"/>
          <w:b/>
          <w:sz w:val="28"/>
          <w:szCs w:val="28"/>
        </w:rPr>
        <w:t>or</w:t>
      </w:r>
      <w:r w:rsidRPr="007C0123">
        <w:rPr>
          <w:rFonts w:ascii="Times New Roman" w:hAnsi="Times New Roman"/>
          <w:b/>
          <w:sz w:val="28"/>
          <w:szCs w:val="28"/>
        </w:rPr>
        <w:t xml:space="preserve"> pentru </w:t>
      </w:r>
      <w:r>
        <w:rPr>
          <w:rFonts w:ascii="Times New Roman" w:hAnsi="Times New Roman"/>
          <w:b/>
          <w:sz w:val="28"/>
          <w:szCs w:val="28"/>
        </w:rPr>
        <w:t>stabilirea</w:t>
      </w:r>
      <w:r w:rsidRPr="007C0123">
        <w:rPr>
          <w:rFonts w:ascii="Times New Roman" w:hAnsi="Times New Roman"/>
          <w:b/>
          <w:sz w:val="28"/>
          <w:szCs w:val="28"/>
        </w:rPr>
        <w:t xml:space="preserve"> de cote adiționale la impozitele </w:t>
      </w:r>
      <w:proofErr w:type="spellStart"/>
      <w:r w:rsidRPr="007C0123">
        <w:rPr>
          <w:rFonts w:ascii="Times New Roman" w:hAnsi="Times New Roman"/>
          <w:b/>
          <w:sz w:val="28"/>
          <w:szCs w:val="28"/>
        </w:rPr>
        <w:t>şi</w:t>
      </w:r>
      <w:proofErr w:type="spellEnd"/>
      <w:r w:rsidRPr="007C0123">
        <w:rPr>
          <w:rFonts w:ascii="Times New Roman" w:hAnsi="Times New Roman"/>
          <w:b/>
          <w:sz w:val="28"/>
          <w:szCs w:val="28"/>
        </w:rPr>
        <w:t xml:space="preserve"> taxele locale</w:t>
      </w:r>
      <w:r>
        <w:rPr>
          <w:rFonts w:ascii="Times New Roman" w:hAnsi="Times New Roman"/>
          <w:b/>
          <w:sz w:val="28"/>
          <w:szCs w:val="28"/>
        </w:rPr>
        <w:t xml:space="preserve"> pentru anul 2026</w:t>
      </w:r>
    </w:p>
    <w:p w14:paraId="2D6359C4" w14:textId="77777777" w:rsidR="008157D1" w:rsidRPr="007715B4" w:rsidRDefault="008157D1" w:rsidP="00552801">
      <w:pPr>
        <w:jc w:val="both"/>
        <w:rPr>
          <w:rFonts w:ascii="Times New Roman" w:hAnsi="Times New Roman"/>
          <w:b/>
          <w:sz w:val="28"/>
          <w:szCs w:val="28"/>
        </w:rPr>
      </w:pPr>
    </w:p>
    <w:p w14:paraId="57777B29" w14:textId="77777777" w:rsidR="008157D1" w:rsidRPr="007715B4" w:rsidRDefault="008157D1" w:rsidP="0055280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 xml:space="preserve">1. Scopul </w:t>
      </w:r>
      <w:r>
        <w:rPr>
          <w:rFonts w:ascii="Times New Roman" w:hAnsi="Times New Roman"/>
          <w:b/>
          <w:bCs/>
          <w:sz w:val="24"/>
          <w:szCs w:val="24"/>
        </w:rPr>
        <w:t>definirii criteriilor</w:t>
      </w:r>
    </w:p>
    <w:p w14:paraId="1DBCAE43" w14:textId="77777777" w:rsidR="008157D1" w:rsidRPr="007715B4" w:rsidRDefault="008157D1" w:rsidP="0055280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rin p</w:t>
      </w:r>
      <w:r w:rsidRPr="007715B4">
        <w:rPr>
          <w:rFonts w:ascii="Times New Roman" w:hAnsi="Times New Roman"/>
          <w:sz w:val="24"/>
          <w:szCs w:val="24"/>
        </w:rPr>
        <w:t xml:space="preserve">rezenta </w:t>
      </w:r>
      <w:r>
        <w:rPr>
          <w:rFonts w:ascii="Times New Roman" w:hAnsi="Times New Roman"/>
          <w:sz w:val="24"/>
          <w:szCs w:val="24"/>
        </w:rPr>
        <w:t xml:space="preserve">se urmărește definirea criteriilor pe baza cărora se pot stabili </w:t>
      </w:r>
      <w:r w:rsidRPr="007715B4">
        <w:rPr>
          <w:rFonts w:ascii="Times New Roman" w:hAnsi="Times New Roman"/>
          <w:sz w:val="24"/>
          <w:szCs w:val="24"/>
        </w:rPr>
        <w:t xml:space="preserve">aplicarea unor </w:t>
      </w:r>
      <w:r w:rsidRPr="001C1181">
        <w:rPr>
          <w:rFonts w:ascii="Times New Roman" w:hAnsi="Times New Roman"/>
          <w:bCs/>
          <w:sz w:val="24"/>
          <w:szCs w:val="24"/>
        </w:rPr>
        <w:t>cote adiționale</w:t>
      </w:r>
      <w:r w:rsidRPr="007715B4">
        <w:rPr>
          <w:rFonts w:ascii="Times New Roman" w:hAnsi="Times New Roman"/>
          <w:sz w:val="24"/>
          <w:szCs w:val="24"/>
        </w:rPr>
        <w:t xml:space="preserve"> nivelurilor impozitelor și taxelor locale pentru anul fiscal 2026, în conformitate cu prevederile </w:t>
      </w:r>
      <w:r>
        <w:rPr>
          <w:rFonts w:ascii="Times New Roman" w:hAnsi="Times New Roman"/>
          <w:sz w:val="24"/>
          <w:szCs w:val="24"/>
        </w:rPr>
        <w:t xml:space="preserve">art. 489 alin. (1) din </w:t>
      </w:r>
      <w:r w:rsidRPr="007715B4">
        <w:rPr>
          <w:rFonts w:ascii="Times New Roman" w:hAnsi="Times New Roman"/>
          <w:sz w:val="24"/>
          <w:szCs w:val="24"/>
        </w:rPr>
        <w:t>Legea nr. 227/2015 privind Codul fiscal</w:t>
      </w:r>
      <w:r w:rsidRPr="007715B4" w:rsidDel="00AF6BE5">
        <w:rPr>
          <w:rFonts w:ascii="Times New Roman" w:hAnsi="Times New Roman"/>
          <w:sz w:val="24"/>
          <w:szCs w:val="24"/>
        </w:rPr>
        <w:t xml:space="preserve"> </w:t>
      </w:r>
      <w:r w:rsidRPr="007715B4">
        <w:rPr>
          <w:rFonts w:ascii="Times New Roman" w:hAnsi="Times New Roman"/>
          <w:sz w:val="24"/>
          <w:szCs w:val="24"/>
        </w:rPr>
        <w:t xml:space="preserve">și cu necesitățile bugetului local, în contextul implementării </w:t>
      </w:r>
      <w:r>
        <w:rPr>
          <w:rFonts w:ascii="Times New Roman" w:hAnsi="Times New Roman"/>
          <w:b/>
          <w:bCs/>
          <w:sz w:val="24"/>
          <w:szCs w:val="24"/>
        </w:rPr>
        <w:t xml:space="preserve">Strategiei integrate </w:t>
      </w:r>
      <w:r w:rsidRPr="007715B4">
        <w:rPr>
          <w:rFonts w:ascii="Times New Roman" w:hAnsi="Times New Roman"/>
          <w:b/>
          <w:bCs/>
          <w:sz w:val="24"/>
          <w:szCs w:val="24"/>
        </w:rPr>
        <w:t>de dezvoltare urbană a municipiului Sfântu Gheorghe, aprobată prin HCL nr</w:t>
      </w:r>
      <w:r w:rsidRPr="00A54F3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A54F3A">
        <w:rPr>
          <w:rFonts w:ascii="Times New Roman" w:hAnsi="Times New Roman"/>
          <w:b/>
          <w:sz w:val="24"/>
          <w:szCs w:val="24"/>
        </w:rPr>
        <w:t>384/2023</w:t>
      </w:r>
      <w:r w:rsidRPr="007715B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cu modificările și completările ulterioare,</w:t>
      </w:r>
      <w:r w:rsidRPr="007715B4">
        <w:rPr>
          <w:rFonts w:ascii="Times New Roman" w:hAnsi="Times New Roman"/>
          <w:sz w:val="24"/>
          <w:szCs w:val="24"/>
        </w:rPr>
        <w:t xml:space="preserve"> precum și a </w:t>
      </w:r>
      <w:r w:rsidRPr="007715B4">
        <w:rPr>
          <w:rFonts w:ascii="Times New Roman" w:hAnsi="Times New Roman"/>
          <w:b/>
          <w:bCs/>
          <w:sz w:val="24"/>
          <w:szCs w:val="24"/>
        </w:rPr>
        <w:t>Programului de investiții pentru anii 2025–2026–2027</w:t>
      </w:r>
      <w:r w:rsidRPr="007715B4">
        <w:rPr>
          <w:rFonts w:ascii="Times New Roman" w:hAnsi="Times New Roman"/>
          <w:sz w:val="24"/>
          <w:szCs w:val="24"/>
        </w:rPr>
        <w:t>.</w:t>
      </w:r>
    </w:p>
    <w:p w14:paraId="6A75F610" w14:textId="77777777" w:rsidR="008157D1" w:rsidRPr="007715B4" w:rsidRDefault="008157D1" w:rsidP="0055280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2. Baza legală</w:t>
      </w:r>
    </w:p>
    <w:p w14:paraId="4A6DA6B8" w14:textId="77777777" w:rsidR="008157D1" w:rsidRPr="007715B4" w:rsidRDefault="008157D1" w:rsidP="005528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>Legea nr. 227/2015 privind Codul fiscal, cu modificările și completările ulterioare;</w:t>
      </w:r>
    </w:p>
    <w:p w14:paraId="6BA1B1B0" w14:textId="77777777" w:rsidR="008157D1" w:rsidRPr="007715B4" w:rsidRDefault="008157D1" w:rsidP="005528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>Legea nr. 273/2006 privind finanțele publice locale;</w:t>
      </w:r>
    </w:p>
    <w:p w14:paraId="352AACC4" w14:textId="77777777" w:rsidR="008157D1" w:rsidRPr="007715B4" w:rsidRDefault="008157D1" w:rsidP="00AF6BE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C1181">
        <w:rPr>
          <w:rFonts w:ascii="Times New Roman" w:hAnsi="Times New Roman"/>
          <w:sz w:val="24"/>
          <w:szCs w:val="24"/>
        </w:rPr>
        <w:t xml:space="preserve">HCL nr. </w:t>
      </w:r>
      <w:r w:rsidRPr="00AF6BE5">
        <w:rPr>
          <w:rFonts w:ascii="Times New Roman" w:hAnsi="Times New Roman"/>
          <w:sz w:val="24"/>
          <w:szCs w:val="24"/>
        </w:rPr>
        <w:t>384/2023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15B4">
        <w:rPr>
          <w:rFonts w:ascii="Times New Roman" w:hAnsi="Times New Roman"/>
          <w:sz w:val="24"/>
          <w:szCs w:val="24"/>
        </w:rPr>
        <w:t xml:space="preserve">privind aprobarea Strategiei </w:t>
      </w:r>
      <w:r w:rsidRPr="001C1181">
        <w:rPr>
          <w:rFonts w:ascii="Times New Roman" w:hAnsi="Times New Roman"/>
          <w:sz w:val="24"/>
          <w:szCs w:val="24"/>
        </w:rPr>
        <w:t xml:space="preserve">integrate </w:t>
      </w:r>
      <w:r w:rsidRPr="007715B4">
        <w:rPr>
          <w:rFonts w:ascii="Times New Roman" w:hAnsi="Times New Roman"/>
          <w:sz w:val="24"/>
          <w:szCs w:val="24"/>
        </w:rPr>
        <w:t>de dezvoltare urbană a municipiului Sfântu Gheorghe</w:t>
      </w:r>
      <w:r>
        <w:rPr>
          <w:rFonts w:ascii="Times New Roman" w:hAnsi="Times New Roman"/>
          <w:sz w:val="24"/>
          <w:szCs w:val="24"/>
        </w:rPr>
        <w:t>, cu</w:t>
      </w:r>
      <w:r w:rsidRPr="001C1181">
        <w:rPr>
          <w:rFonts w:ascii="Times New Roman" w:hAnsi="Times New Roman"/>
          <w:sz w:val="24"/>
          <w:szCs w:val="24"/>
        </w:rPr>
        <w:t xml:space="preserve"> modificări</w:t>
      </w:r>
      <w:r>
        <w:rPr>
          <w:rFonts w:ascii="Times New Roman" w:hAnsi="Times New Roman"/>
          <w:sz w:val="24"/>
          <w:szCs w:val="24"/>
        </w:rPr>
        <w:t>le</w:t>
      </w:r>
      <w:r w:rsidRPr="001C1181">
        <w:rPr>
          <w:rFonts w:ascii="Times New Roman" w:hAnsi="Times New Roman"/>
          <w:sz w:val="24"/>
          <w:szCs w:val="24"/>
        </w:rPr>
        <w:t xml:space="preserve"> și completări</w:t>
      </w:r>
      <w:r>
        <w:rPr>
          <w:rFonts w:ascii="Times New Roman" w:hAnsi="Times New Roman"/>
          <w:sz w:val="24"/>
          <w:szCs w:val="24"/>
        </w:rPr>
        <w:t>le ulterioare;</w:t>
      </w:r>
    </w:p>
    <w:p w14:paraId="4132B08C" w14:textId="77777777" w:rsidR="008157D1" w:rsidRPr="007715B4" w:rsidRDefault="008157D1" w:rsidP="005528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>Programul de investiții al municipiului Sfântu Gheorghe pentru anii 2025–2027.</w:t>
      </w:r>
    </w:p>
    <w:p w14:paraId="50ABC06D" w14:textId="77777777" w:rsidR="008157D1" w:rsidRPr="007715B4" w:rsidRDefault="008157D1" w:rsidP="0055280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3. Considerente generale</w:t>
      </w:r>
    </w:p>
    <w:p w14:paraId="68020012" w14:textId="77777777" w:rsidR="008157D1" w:rsidRPr="007715B4" w:rsidRDefault="008157D1" w:rsidP="0055280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 xml:space="preserve">Impozitele și taxele locale reprezintă principala sursă de venituri proprii ale bugetului local, resurse necesare pentru finanțarea serviciilor publice, funcționării administrative și implementării proiectelor de dezvoltare urbană. Aplicarea </w:t>
      </w:r>
      <w:r>
        <w:rPr>
          <w:rFonts w:ascii="Times New Roman" w:hAnsi="Times New Roman"/>
          <w:sz w:val="24"/>
          <w:szCs w:val="24"/>
        </w:rPr>
        <w:t xml:space="preserve">în </w:t>
      </w:r>
      <w:r w:rsidRPr="001C1181">
        <w:rPr>
          <w:rFonts w:ascii="Times New Roman" w:hAnsi="Times New Roman"/>
          <w:bCs/>
          <w:sz w:val="24"/>
          <w:szCs w:val="24"/>
        </w:rPr>
        <w:t>anul 2026</w:t>
      </w:r>
      <w:r w:rsidRPr="007715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7715B4">
        <w:rPr>
          <w:rFonts w:ascii="Times New Roman" w:hAnsi="Times New Roman"/>
          <w:sz w:val="24"/>
          <w:szCs w:val="24"/>
        </w:rPr>
        <w:t xml:space="preserve">unor </w:t>
      </w:r>
      <w:r w:rsidRPr="001C1181">
        <w:rPr>
          <w:rFonts w:ascii="Times New Roman" w:hAnsi="Times New Roman"/>
          <w:bCs/>
          <w:sz w:val="24"/>
          <w:szCs w:val="24"/>
        </w:rPr>
        <w:t>cote adiționale la nivelurile reglementate de Codul fiscal,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5B4">
        <w:rPr>
          <w:rFonts w:ascii="Times New Roman" w:hAnsi="Times New Roman"/>
          <w:sz w:val="24"/>
          <w:szCs w:val="24"/>
        </w:rPr>
        <w:t>se justifică prin:</w:t>
      </w:r>
    </w:p>
    <w:p w14:paraId="2FC990A6" w14:textId="77777777" w:rsidR="008157D1" w:rsidRPr="007715B4" w:rsidRDefault="008157D1" w:rsidP="0055280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necesitatea asigurării cofinanțării proiectelor de investiții</w:t>
      </w:r>
      <w:r w:rsidRPr="007715B4">
        <w:rPr>
          <w:rFonts w:ascii="Times New Roman" w:hAnsi="Times New Roman"/>
          <w:sz w:val="24"/>
          <w:szCs w:val="24"/>
        </w:rPr>
        <w:t xml:space="preserve"> prevăzute în documentele strategice;</w:t>
      </w:r>
    </w:p>
    <w:p w14:paraId="62BF0F89" w14:textId="77777777" w:rsidR="008157D1" w:rsidRPr="007715B4" w:rsidRDefault="008157D1" w:rsidP="0055280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menținerea echilibrului financiar</w:t>
      </w:r>
      <w:r w:rsidRPr="007715B4">
        <w:rPr>
          <w:rFonts w:ascii="Times New Roman" w:hAnsi="Times New Roman"/>
          <w:sz w:val="24"/>
          <w:szCs w:val="24"/>
        </w:rPr>
        <w:t xml:space="preserve"> în contextul creșterii costurilor materiale, energetice și salariale;</w:t>
      </w:r>
    </w:p>
    <w:p w14:paraId="56C3F5CD" w14:textId="77777777" w:rsidR="008157D1" w:rsidRPr="007715B4" w:rsidRDefault="008157D1" w:rsidP="0055280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asigurarea capacității administrative</w:t>
      </w:r>
      <w:r w:rsidRPr="007715B4">
        <w:rPr>
          <w:rFonts w:ascii="Times New Roman" w:hAnsi="Times New Roman"/>
          <w:sz w:val="24"/>
          <w:szCs w:val="24"/>
        </w:rPr>
        <w:t xml:space="preserve"> de implementarea proiectelor multianuale.</w:t>
      </w:r>
    </w:p>
    <w:p w14:paraId="36B99D0E" w14:textId="77777777" w:rsidR="008157D1" w:rsidRPr="007715B4" w:rsidRDefault="008157D1" w:rsidP="0055280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 xml:space="preserve">4. Criterii </w:t>
      </w:r>
      <w:r w:rsidRPr="00CC452C">
        <w:rPr>
          <w:rFonts w:ascii="Times New Roman" w:hAnsi="Times New Roman"/>
          <w:b/>
          <w:bCs/>
          <w:sz w:val="24"/>
          <w:szCs w:val="24"/>
        </w:rPr>
        <w:t xml:space="preserve">pentru stabilirea de cote adiționale la impozitele </w:t>
      </w:r>
      <w:proofErr w:type="spellStart"/>
      <w:r w:rsidRPr="00CC452C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CC452C">
        <w:rPr>
          <w:rFonts w:ascii="Times New Roman" w:hAnsi="Times New Roman"/>
          <w:b/>
          <w:bCs/>
          <w:sz w:val="24"/>
          <w:szCs w:val="24"/>
        </w:rPr>
        <w:t xml:space="preserve"> taxele locale pentru anul 2026</w:t>
      </w:r>
    </w:p>
    <w:p w14:paraId="09CAE4ED" w14:textId="77777777" w:rsidR="008157D1" w:rsidRPr="00CE2490" w:rsidRDefault="008157D1" w:rsidP="0055280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Criterii economice</w:t>
      </w:r>
    </w:p>
    <w:p w14:paraId="47BD0C79" w14:textId="77777777" w:rsidR="008157D1" w:rsidRPr="00CC452C" w:rsidRDefault="008157D1" w:rsidP="00CE2490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02D2C">
        <w:rPr>
          <w:rFonts w:ascii="Times New Roman" w:hAnsi="Times New Roman"/>
          <w:b/>
          <w:bCs/>
          <w:sz w:val="24"/>
          <w:szCs w:val="24"/>
        </w:rPr>
        <w:t xml:space="preserve">Asigurarea resurselor financiare pentru implementarea proiectelor economice </w:t>
      </w:r>
      <w:r w:rsidRPr="00CC452C">
        <w:rPr>
          <w:rFonts w:ascii="Times New Roman" w:hAnsi="Times New Roman"/>
          <w:b/>
          <w:bCs/>
          <w:sz w:val="24"/>
          <w:szCs w:val="24"/>
        </w:rPr>
        <w:t>strategice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702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2D2C">
        <w:rPr>
          <w:rFonts w:ascii="Times New Roman" w:hAnsi="Times New Roman"/>
          <w:sz w:val="24"/>
          <w:szCs w:val="24"/>
        </w:rPr>
        <w:t xml:space="preserve">Strategia integrată </w:t>
      </w:r>
      <w:r w:rsidRPr="00CC452C">
        <w:rPr>
          <w:rFonts w:ascii="Times New Roman" w:hAnsi="Times New Roman"/>
          <w:sz w:val="24"/>
          <w:szCs w:val="24"/>
        </w:rPr>
        <w:t>de dezvoltare urbană prevede investiții în infrastructură, economică, digitalizare, mobilitate, eficiență energetică și zone de dezvoltare economică. Pentru realizarea acestora este necesară creșterea veniturilor proprii, inclusiv prin aplicarea unor cote adiționale.</w:t>
      </w:r>
    </w:p>
    <w:p w14:paraId="3A945686" w14:textId="77777777" w:rsidR="008157D1" w:rsidRPr="007715B4" w:rsidRDefault="008157D1" w:rsidP="00CE249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lastRenderedPageBreak/>
        <w:t>Cofinanțarea proiectelor finanțate din fonduri externe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15B4">
        <w:rPr>
          <w:rFonts w:ascii="Times New Roman" w:hAnsi="Times New Roman"/>
          <w:sz w:val="24"/>
          <w:szCs w:val="24"/>
        </w:rPr>
        <w:t xml:space="preserve">Proiectele majore </w:t>
      </w:r>
      <w:r w:rsidRPr="00552801">
        <w:rPr>
          <w:rFonts w:ascii="Times New Roman" w:hAnsi="Times New Roman"/>
          <w:sz w:val="24"/>
          <w:szCs w:val="24"/>
        </w:rPr>
        <w:t xml:space="preserve">finanțate din fonduri naționale sau externe presupun </w:t>
      </w:r>
      <w:r w:rsidRPr="007715B4">
        <w:rPr>
          <w:rFonts w:ascii="Times New Roman" w:hAnsi="Times New Roman"/>
          <w:sz w:val="24"/>
          <w:szCs w:val="24"/>
        </w:rPr>
        <w:t>contribuți</w:t>
      </w:r>
      <w:r>
        <w:rPr>
          <w:rFonts w:ascii="Times New Roman" w:hAnsi="Times New Roman"/>
          <w:sz w:val="24"/>
          <w:szCs w:val="24"/>
        </w:rPr>
        <w:t>i din</w:t>
      </w:r>
      <w:r w:rsidRPr="007715B4">
        <w:rPr>
          <w:rFonts w:ascii="Times New Roman" w:hAnsi="Times New Roman"/>
          <w:sz w:val="24"/>
          <w:szCs w:val="24"/>
        </w:rPr>
        <w:t xml:space="preserve"> bugetul local. Fără un nivel corespunzător al veniturilor fiscale, implementarea lor ar fi imposibilă.</w:t>
      </w:r>
    </w:p>
    <w:p w14:paraId="67C820FA" w14:textId="77777777" w:rsidR="008157D1" w:rsidRPr="007715B4" w:rsidRDefault="008157D1" w:rsidP="00CE249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Consolidarea competitivității economice locale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15B4">
        <w:rPr>
          <w:rFonts w:ascii="Times New Roman" w:hAnsi="Times New Roman"/>
          <w:sz w:val="24"/>
          <w:szCs w:val="24"/>
        </w:rPr>
        <w:t>Investițiile în infrastructura publică, utilități și servicii urbane cresc atractivitatea mediului de afaceri și susțin dezvoltarea economiei locale.</w:t>
      </w:r>
    </w:p>
    <w:p w14:paraId="03A60FE9" w14:textId="77777777" w:rsidR="008157D1" w:rsidRPr="00702D2C" w:rsidRDefault="008157D1" w:rsidP="00CE249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02D2C">
        <w:rPr>
          <w:rFonts w:ascii="Times New Roman" w:hAnsi="Times New Roman"/>
          <w:b/>
          <w:bCs/>
          <w:sz w:val="24"/>
          <w:szCs w:val="24"/>
        </w:rPr>
        <w:t>Criterii de natură socială</w:t>
      </w:r>
    </w:p>
    <w:p w14:paraId="14BCFF24" w14:textId="77777777" w:rsidR="008157D1" w:rsidRPr="007715B4" w:rsidRDefault="008157D1" w:rsidP="00CE249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Îmbunătățirea serviciilor publice pentru populație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715B4">
        <w:rPr>
          <w:rFonts w:ascii="Times New Roman" w:hAnsi="Times New Roman"/>
          <w:sz w:val="24"/>
          <w:szCs w:val="24"/>
        </w:rPr>
        <w:t>Resursele rezultate din impozitele locale sunt necesare pentru modernizarea unităților școlare, extinderea serviciilor sociale, dezvoltarea infrastructurii sportive, culturale și comunitare.</w:t>
      </w:r>
    </w:p>
    <w:p w14:paraId="3194C2F9" w14:textId="77777777" w:rsidR="008157D1" w:rsidRPr="007715B4" w:rsidRDefault="008157D1" w:rsidP="00CE249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Reducerea disparităților sociale și dezvoltarea zonelor marginalizate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715B4">
        <w:rPr>
          <w:rFonts w:ascii="Times New Roman" w:hAnsi="Times New Roman"/>
          <w:sz w:val="24"/>
          <w:szCs w:val="24"/>
        </w:rPr>
        <w:t>Strategia stabilește intervenții în cartiere defavorizate, care necesită resurse suplimentare pentru lucrări de reabilitare și servicii sociale extinse.</w:t>
      </w:r>
    </w:p>
    <w:p w14:paraId="33089B75" w14:textId="77777777" w:rsidR="008157D1" w:rsidRDefault="008157D1" w:rsidP="00CE249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Creșterea calității vieții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715B4">
        <w:rPr>
          <w:rFonts w:ascii="Times New Roman" w:hAnsi="Times New Roman"/>
          <w:sz w:val="24"/>
          <w:szCs w:val="24"/>
        </w:rPr>
        <w:t>Investițiile în spații verzi, infrastructură pietonală, siguranță și mobilitate urbană se reflectă direct în îmbunătățirea condițiilor de trai.</w:t>
      </w:r>
    </w:p>
    <w:p w14:paraId="6C40988A" w14:textId="77777777" w:rsidR="008157D1" w:rsidRPr="006D1927" w:rsidRDefault="008157D1" w:rsidP="00702D2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D1927">
        <w:rPr>
          <w:rFonts w:ascii="Times New Roman" w:hAnsi="Times New Roman"/>
          <w:b/>
          <w:bCs/>
          <w:sz w:val="24"/>
          <w:szCs w:val="24"/>
        </w:rPr>
        <w:t xml:space="preserve">Criterii </w:t>
      </w:r>
      <w:r>
        <w:rPr>
          <w:rFonts w:ascii="Times New Roman" w:hAnsi="Times New Roman"/>
          <w:b/>
          <w:bCs/>
          <w:sz w:val="24"/>
          <w:szCs w:val="24"/>
        </w:rPr>
        <w:t>ce țin de n</w:t>
      </w:r>
      <w:r w:rsidRPr="007715B4">
        <w:rPr>
          <w:rFonts w:ascii="Times New Roman" w:hAnsi="Times New Roman"/>
          <w:b/>
          <w:bCs/>
          <w:sz w:val="24"/>
          <w:szCs w:val="24"/>
        </w:rPr>
        <w:t>ecesitățile bugetului local pentru anul 2026</w:t>
      </w:r>
    </w:p>
    <w:p w14:paraId="0528D974" w14:textId="77777777" w:rsidR="008157D1" w:rsidRPr="007715B4" w:rsidRDefault="008157D1" w:rsidP="00CE249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Acoperirea cheltuielilor de funcționare și dezvoltare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715B4">
        <w:rPr>
          <w:rFonts w:ascii="Times New Roman" w:hAnsi="Times New Roman"/>
          <w:sz w:val="24"/>
          <w:szCs w:val="24"/>
        </w:rPr>
        <w:t xml:space="preserve">Creșterea cheltuielilor </w:t>
      </w:r>
      <w:r>
        <w:rPr>
          <w:rFonts w:ascii="Times New Roman" w:hAnsi="Times New Roman"/>
          <w:sz w:val="24"/>
          <w:szCs w:val="24"/>
        </w:rPr>
        <w:t>de funcționare</w:t>
      </w:r>
      <w:r w:rsidRPr="007715B4">
        <w:rPr>
          <w:rFonts w:ascii="Times New Roman" w:hAnsi="Times New Roman"/>
          <w:sz w:val="24"/>
          <w:szCs w:val="24"/>
        </w:rPr>
        <w:t xml:space="preserve"> și necesitatea asigurării cofinanțării proiectelor impun majorarea veniturilor proprii prin cote adiționale.</w:t>
      </w:r>
    </w:p>
    <w:p w14:paraId="0B2AD93D" w14:textId="77777777" w:rsidR="008157D1" w:rsidRPr="007715B4" w:rsidRDefault="008157D1" w:rsidP="00CE249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Implementarea Programului de investiții 2025–2027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715B4">
        <w:rPr>
          <w:rFonts w:ascii="Times New Roman" w:hAnsi="Times New Roman"/>
          <w:sz w:val="24"/>
          <w:szCs w:val="24"/>
        </w:rPr>
        <w:t>Proiectele prevăzute – infrastructură rutieră, utilități publice, clădiri publice, reabilitări energetice, dezvoltare urbană durabilă – implică necesități financiare multianuale.</w:t>
      </w:r>
    </w:p>
    <w:p w14:paraId="05DC9F14" w14:textId="77777777" w:rsidR="008157D1" w:rsidRDefault="008157D1" w:rsidP="00CE249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b/>
          <w:bCs/>
          <w:sz w:val="24"/>
          <w:szCs w:val="24"/>
        </w:rPr>
        <w:t>Asigurarea sustenabilității financiare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715B4">
        <w:rPr>
          <w:rFonts w:ascii="Times New Roman" w:hAnsi="Times New Roman"/>
          <w:sz w:val="24"/>
          <w:szCs w:val="24"/>
        </w:rPr>
        <w:t>Pentru a evita dezechilibrele bugetare, ajustarea impozitelor este o măsură necesară pentru menținerea capacității administrative și investiționale a municipiului.</w:t>
      </w:r>
    </w:p>
    <w:p w14:paraId="7BCF724B" w14:textId="77777777" w:rsidR="008157D1" w:rsidRPr="000828CA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828CA">
        <w:rPr>
          <w:rFonts w:ascii="Times New Roman" w:hAnsi="Times New Roman"/>
          <w:b/>
          <w:sz w:val="24"/>
          <w:szCs w:val="24"/>
        </w:rPr>
        <w:t xml:space="preserve">Date economice cu privire la necesitățile bugetului local pe anul 2026: </w:t>
      </w:r>
    </w:p>
    <w:p w14:paraId="606091A5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Cheltuieli de personal – Total: </w:t>
      </w:r>
      <w:r w:rsidRPr="00370758">
        <w:rPr>
          <w:rFonts w:ascii="Times New Roman" w:hAnsi="Times New Roman"/>
          <w:sz w:val="24"/>
          <w:szCs w:val="24"/>
        </w:rPr>
        <w:t>49.517.210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73C03E15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Bunuri și servicii – Total: </w:t>
      </w:r>
      <w:r w:rsidRPr="00370758">
        <w:rPr>
          <w:rFonts w:ascii="Times New Roman" w:hAnsi="Times New Roman"/>
          <w:sz w:val="24"/>
          <w:szCs w:val="24"/>
        </w:rPr>
        <w:t>52.683.750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311A8EFC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Dobânzi – Total: </w:t>
      </w:r>
      <w:r w:rsidRPr="00370758">
        <w:rPr>
          <w:rFonts w:ascii="Times New Roman" w:hAnsi="Times New Roman"/>
          <w:sz w:val="24"/>
          <w:szCs w:val="24"/>
        </w:rPr>
        <w:t>6.951.610</w:t>
      </w:r>
      <w:r w:rsidRPr="003F1178">
        <w:rPr>
          <w:rFonts w:ascii="Times New Roman" w:hAnsi="Times New Roman"/>
          <w:sz w:val="24"/>
          <w:szCs w:val="24"/>
        </w:rPr>
        <w:t>;</w:t>
      </w:r>
    </w:p>
    <w:p w14:paraId="62EC2DFD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Subvenții – Total: </w:t>
      </w:r>
      <w:r w:rsidRPr="00370758">
        <w:rPr>
          <w:rFonts w:ascii="Times New Roman" w:hAnsi="Times New Roman"/>
          <w:sz w:val="24"/>
          <w:szCs w:val="24"/>
        </w:rPr>
        <w:t>5.672.170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19AD37F3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Fonduri de rezervă – Total: </w:t>
      </w:r>
      <w:r w:rsidRPr="00370758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2548347A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Transfer între unități ale administrației publice – Total: </w:t>
      </w:r>
      <w:r w:rsidRPr="00370758">
        <w:rPr>
          <w:rFonts w:ascii="Times New Roman" w:hAnsi="Times New Roman"/>
          <w:sz w:val="24"/>
          <w:szCs w:val="24"/>
        </w:rPr>
        <w:t>33.345.680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5E1205EF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Alte transferuri – Total: </w:t>
      </w:r>
      <w:r w:rsidRPr="00370758">
        <w:rPr>
          <w:rFonts w:ascii="Times New Roman" w:hAnsi="Times New Roman"/>
          <w:sz w:val="24"/>
          <w:szCs w:val="24"/>
        </w:rPr>
        <w:t>15.811.390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747A84F4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Asistență socială – Total: </w:t>
      </w:r>
      <w:r w:rsidRPr="00370758">
        <w:rPr>
          <w:rFonts w:ascii="Times New Roman" w:hAnsi="Times New Roman"/>
          <w:sz w:val="24"/>
          <w:szCs w:val="24"/>
        </w:rPr>
        <w:t>17.096.690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1B4B6A65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Alte cheltuieli – Total: </w:t>
      </w:r>
      <w:r w:rsidRPr="00370758">
        <w:rPr>
          <w:rFonts w:ascii="Times New Roman" w:hAnsi="Times New Roman"/>
          <w:sz w:val="24"/>
          <w:szCs w:val="24"/>
        </w:rPr>
        <w:t>23.196.890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373D71F1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>Proiecte cu finanțare din fonduri externe nerambursabile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– Total: </w:t>
      </w:r>
      <w:r w:rsidRPr="00370758">
        <w:rPr>
          <w:rFonts w:ascii="Times New Roman" w:hAnsi="Times New Roman"/>
          <w:sz w:val="24"/>
          <w:szCs w:val="24"/>
        </w:rPr>
        <w:t xml:space="preserve">34.714.310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4B490ECE" w14:textId="77777777" w:rsidR="008157D1" w:rsidRPr="00370758" w:rsidRDefault="008157D1" w:rsidP="0037075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70758">
        <w:rPr>
          <w:rFonts w:ascii="Times New Roman" w:hAnsi="Times New Roman"/>
          <w:sz w:val="24"/>
          <w:szCs w:val="24"/>
        </w:rPr>
        <w:t>Proiecte cu finanțare din sumele reprezentând asistența financiară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0758">
        <w:rPr>
          <w:rFonts w:ascii="Times New Roman" w:hAnsi="Times New Roman"/>
          <w:sz w:val="24"/>
          <w:szCs w:val="24"/>
        </w:rPr>
        <w:t>nerambursabilă aferentă PNRR - 49.288.700 lei</w:t>
      </w:r>
      <w:r w:rsidRPr="003F1178">
        <w:rPr>
          <w:rFonts w:ascii="Times New Roman" w:hAnsi="Times New Roman"/>
          <w:sz w:val="24"/>
          <w:szCs w:val="24"/>
        </w:rPr>
        <w:t>;</w:t>
      </w:r>
    </w:p>
    <w:p w14:paraId="4CC9D006" w14:textId="77777777" w:rsidR="008157D1" w:rsidRDefault="008157D1" w:rsidP="0037075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70758">
        <w:rPr>
          <w:rFonts w:ascii="Times New Roman" w:hAnsi="Times New Roman"/>
          <w:sz w:val="24"/>
          <w:szCs w:val="24"/>
        </w:rPr>
        <w:t>Proiecte cu finanțare din sumele aferente componenței de împrumut PNRR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0758">
        <w:rPr>
          <w:rFonts w:ascii="Times New Roman" w:hAnsi="Times New Roman"/>
          <w:sz w:val="24"/>
          <w:szCs w:val="24"/>
        </w:rPr>
        <w:t>- 87.954.830 lei</w:t>
      </w:r>
      <w:r w:rsidRPr="003F1178">
        <w:rPr>
          <w:rFonts w:ascii="Times New Roman" w:hAnsi="Times New Roman"/>
          <w:sz w:val="24"/>
          <w:szCs w:val="24"/>
        </w:rPr>
        <w:t>;</w:t>
      </w:r>
    </w:p>
    <w:p w14:paraId="753E5230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Cheltuieli de capital – Total: </w:t>
      </w:r>
      <w:r w:rsidRPr="00370758">
        <w:rPr>
          <w:rFonts w:ascii="Times New Roman" w:hAnsi="Times New Roman"/>
          <w:sz w:val="24"/>
          <w:szCs w:val="24"/>
        </w:rPr>
        <w:t>49.693.580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178">
        <w:rPr>
          <w:rFonts w:ascii="Times New Roman" w:hAnsi="Times New Roman"/>
          <w:sz w:val="24"/>
          <w:szCs w:val="24"/>
        </w:rPr>
        <w:t xml:space="preserve">lei; </w:t>
      </w:r>
    </w:p>
    <w:p w14:paraId="72E3FDBC" w14:textId="77777777" w:rsidR="008157D1" w:rsidRDefault="008157D1" w:rsidP="00C575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Rambursare de credite – Total: </w:t>
      </w:r>
      <w:r w:rsidRPr="00370758">
        <w:rPr>
          <w:rFonts w:ascii="Times New Roman" w:hAnsi="Times New Roman"/>
          <w:sz w:val="24"/>
          <w:szCs w:val="24"/>
        </w:rPr>
        <w:t>3.630.600</w:t>
      </w:r>
      <w:r>
        <w:rPr>
          <w:rFonts w:ascii="Times New Roman" w:hAnsi="Times New Roman"/>
          <w:sz w:val="24"/>
          <w:szCs w:val="24"/>
        </w:rPr>
        <w:t xml:space="preserve"> lei.</w:t>
      </w:r>
    </w:p>
    <w:p w14:paraId="2F8A10B5" w14:textId="77777777" w:rsidR="008157D1" w:rsidRDefault="008157D1" w:rsidP="00CE249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AFA986" w14:textId="77777777" w:rsidR="008157D1" w:rsidRPr="007715B4" w:rsidRDefault="008157D1" w:rsidP="00CE249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07553F" w14:textId="77777777" w:rsidR="008157D1" w:rsidRDefault="008157D1" w:rsidP="0055280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702D2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715B4">
        <w:rPr>
          <w:rFonts w:ascii="Times New Roman" w:hAnsi="Times New Roman"/>
          <w:b/>
          <w:bCs/>
          <w:sz w:val="24"/>
          <w:szCs w:val="24"/>
        </w:rPr>
        <w:t>Concluzii</w:t>
      </w:r>
    </w:p>
    <w:p w14:paraId="785E0403" w14:textId="77777777" w:rsidR="008157D1" w:rsidRPr="007715B4" w:rsidRDefault="008157D1" w:rsidP="0055280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>Aplicarea cotelor adiționale la impozitele și taxele locale pentru anul 2026 este justificată prin:</w:t>
      </w:r>
    </w:p>
    <w:p w14:paraId="49CCD4C9" w14:textId="77777777" w:rsidR="008157D1" w:rsidRPr="007715B4" w:rsidRDefault="008157D1" w:rsidP="0055280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 xml:space="preserve">necesitatea finanțării proiectelor strategice prevăzute în </w:t>
      </w:r>
      <w:r>
        <w:rPr>
          <w:rFonts w:ascii="Times New Roman" w:hAnsi="Times New Roman"/>
          <w:sz w:val="24"/>
          <w:szCs w:val="24"/>
        </w:rPr>
        <w:t>Strategia</w:t>
      </w:r>
      <w:r w:rsidRPr="007715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integrată</w:t>
      </w:r>
      <w:r w:rsidRPr="001C1181">
        <w:rPr>
          <w:rFonts w:ascii="Times New Roman" w:hAnsi="Times New Roman"/>
          <w:sz w:val="24"/>
          <w:szCs w:val="24"/>
        </w:rPr>
        <w:t xml:space="preserve"> </w:t>
      </w:r>
      <w:r w:rsidRPr="007715B4">
        <w:rPr>
          <w:rFonts w:ascii="Times New Roman" w:hAnsi="Times New Roman"/>
          <w:sz w:val="24"/>
          <w:szCs w:val="24"/>
        </w:rPr>
        <w:t>de dezvoltare urbană a municipiului Sfântu Gheorghe și în Programul de investiții 2025–2027;</w:t>
      </w:r>
    </w:p>
    <w:p w14:paraId="520BF9DC" w14:textId="77777777" w:rsidR="008157D1" w:rsidRPr="007715B4" w:rsidRDefault="008157D1" w:rsidP="0055280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>particularitățile economice</w:t>
      </w:r>
      <w:r w:rsidRPr="00702D2C">
        <w:rPr>
          <w:rFonts w:ascii="Times New Roman" w:hAnsi="Times New Roman"/>
          <w:sz w:val="24"/>
          <w:szCs w:val="24"/>
        </w:rPr>
        <w:t xml:space="preserve"> </w:t>
      </w:r>
      <w:r w:rsidRPr="007715B4">
        <w:rPr>
          <w:rFonts w:ascii="Times New Roman" w:hAnsi="Times New Roman"/>
          <w:sz w:val="24"/>
          <w:szCs w:val="24"/>
        </w:rPr>
        <w:t>și sociale ale municipiului Sfântu Gheorghe;</w:t>
      </w:r>
    </w:p>
    <w:p w14:paraId="307D5AC5" w14:textId="77777777" w:rsidR="008157D1" w:rsidRPr="007715B4" w:rsidRDefault="008157D1" w:rsidP="0055280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>asigurarea echilibrului financiar local și a cofinanțării proiectelor cu finanțare externă;</w:t>
      </w:r>
    </w:p>
    <w:p w14:paraId="540FF5FB" w14:textId="77777777" w:rsidR="008157D1" w:rsidRPr="007715B4" w:rsidRDefault="008157D1" w:rsidP="0055280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715B4">
        <w:rPr>
          <w:rFonts w:ascii="Times New Roman" w:hAnsi="Times New Roman"/>
          <w:sz w:val="24"/>
          <w:szCs w:val="24"/>
        </w:rPr>
        <w:t>necesitatea îmbunătățirii infrastructurii și a calității vieții pentru comunitate.</w:t>
      </w:r>
    </w:p>
    <w:p w14:paraId="035C83CA" w14:textId="77777777" w:rsidR="008157D1" w:rsidRDefault="008157D1" w:rsidP="00552801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F389B8D" w14:textId="77777777" w:rsidR="008157D1" w:rsidRPr="007715B4" w:rsidRDefault="008157D1" w:rsidP="0055280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F1178">
        <w:rPr>
          <w:rFonts w:ascii="Times New Roman" w:hAnsi="Times New Roman"/>
          <w:sz w:val="24"/>
          <w:szCs w:val="24"/>
        </w:rPr>
        <w:t xml:space="preserve">Având în vedere faptul că, autoritatea publică acționează </w:t>
      </w:r>
      <w:proofErr w:type="spellStart"/>
      <w:r w:rsidRPr="003F1178">
        <w:rPr>
          <w:rFonts w:ascii="Times New Roman" w:hAnsi="Times New Roman"/>
          <w:sz w:val="24"/>
          <w:szCs w:val="24"/>
        </w:rPr>
        <w:t>şi</w:t>
      </w:r>
      <w:proofErr w:type="spellEnd"/>
      <w:r w:rsidRPr="003F11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1178">
        <w:rPr>
          <w:rFonts w:ascii="Times New Roman" w:hAnsi="Times New Roman"/>
          <w:sz w:val="24"/>
          <w:szCs w:val="24"/>
        </w:rPr>
        <w:t>deţine</w:t>
      </w:r>
      <w:proofErr w:type="spellEnd"/>
      <w:r w:rsidRPr="003F1178">
        <w:rPr>
          <w:rFonts w:ascii="Times New Roman" w:hAnsi="Times New Roman"/>
          <w:sz w:val="24"/>
          <w:szCs w:val="24"/>
        </w:rPr>
        <w:t xml:space="preserve"> controlul direct asupra anumitor instrumente variabile fiscale în stabilirea impozitelor </w:t>
      </w:r>
      <w:proofErr w:type="spellStart"/>
      <w:r w:rsidRPr="003F1178">
        <w:rPr>
          <w:rFonts w:ascii="Times New Roman" w:hAnsi="Times New Roman"/>
          <w:sz w:val="24"/>
          <w:szCs w:val="24"/>
        </w:rPr>
        <w:t>şi</w:t>
      </w:r>
      <w:proofErr w:type="spellEnd"/>
      <w:r w:rsidRPr="003F1178">
        <w:rPr>
          <w:rFonts w:ascii="Times New Roman" w:hAnsi="Times New Roman"/>
          <w:sz w:val="24"/>
          <w:szCs w:val="24"/>
        </w:rPr>
        <w:t xml:space="preserve"> taxelor locale</w:t>
      </w:r>
      <w:r>
        <w:rPr>
          <w:rFonts w:ascii="Times New Roman" w:hAnsi="Times New Roman"/>
          <w:sz w:val="24"/>
          <w:szCs w:val="24"/>
        </w:rPr>
        <w:t>,</w:t>
      </w:r>
      <w:r w:rsidRPr="003F1178">
        <w:rPr>
          <w:rFonts w:ascii="Times New Roman" w:hAnsi="Times New Roman"/>
          <w:sz w:val="24"/>
          <w:szCs w:val="24"/>
        </w:rPr>
        <w:t xml:space="preserve"> s-au avut în vedere considerentele susmenționate de natură economică, socială, precum </w:t>
      </w:r>
      <w:proofErr w:type="spellStart"/>
      <w:r w:rsidRPr="003F1178">
        <w:rPr>
          <w:rFonts w:ascii="Times New Roman" w:hAnsi="Times New Roman"/>
          <w:sz w:val="24"/>
          <w:szCs w:val="24"/>
        </w:rPr>
        <w:t>şi</w:t>
      </w:r>
      <w:proofErr w:type="spellEnd"/>
      <w:r w:rsidRPr="003F1178">
        <w:rPr>
          <w:rFonts w:ascii="Times New Roman" w:hAnsi="Times New Roman"/>
          <w:sz w:val="24"/>
          <w:szCs w:val="24"/>
        </w:rPr>
        <w:t xml:space="preserve"> necesitățile bugetului local, elemente care conduc la identificarea nivelului optim al impozitelor </w:t>
      </w:r>
      <w:proofErr w:type="spellStart"/>
      <w:r w:rsidRPr="003F1178">
        <w:rPr>
          <w:rFonts w:ascii="Times New Roman" w:hAnsi="Times New Roman"/>
          <w:sz w:val="24"/>
          <w:szCs w:val="24"/>
        </w:rPr>
        <w:t>şi</w:t>
      </w:r>
      <w:proofErr w:type="spellEnd"/>
      <w:r w:rsidRPr="003F1178">
        <w:rPr>
          <w:rFonts w:ascii="Times New Roman" w:hAnsi="Times New Roman"/>
          <w:sz w:val="24"/>
          <w:szCs w:val="24"/>
        </w:rPr>
        <w:t xml:space="preserve"> taxelor locale</w:t>
      </w:r>
      <w:r>
        <w:rPr>
          <w:rFonts w:ascii="Times New Roman" w:hAnsi="Times New Roman"/>
          <w:sz w:val="24"/>
          <w:szCs w:val="24"/>
        </w:rPr>
        <w:t>, î</w:t>
      </w:r>
      <w:r w:rsidRPr="007715B4">
        <w:rPr>
          <w:rFonts w:ascii="Times New Roman" w:hAnsi="Times New Roman"/>
          <w:sz w:val="24"/>
          <w:szCs w:val="24"/>
        </w:rPr>
        <w:t>n acest context, adoptarea proiectului privind impozitele și taxele locale pentru anul 2026, cu aplicarea unor cote adiționale, este oportună și necesară.</w:t>
      </w:r>
    </w:p>
    <w:sectPr w:rsidR="008157D1" w:rsidRPr="007715B4" w:rsidSect="00675954">
      <w:footerReference w:type="even" r:id="rId7"/>
      <w:footerReference w:type="default" r:id="rId8"/>
      <w:pgSz w:w="11906" w:h="16838"/>
      <w:pgMar w:top="1440" w:right="1440" w:bottom="1440" w:left="1440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77915" w14:textId="77777777" w:rsidR="008157D1" w:rsidRDefault="008157D1" w:rsidP="00A47EC6">
      <w:pPr>
        <w:spacing w:after="0" w:line="240" w:lineRule="auto"/>
      </w:pPr>
      <w:r>
        <w:separator/>
      </w:r>
    </w:p>
  </w:endnote>
  <w:endnote w:type="continuationSeparator" w:id="0">
    <w:p w14:paraId="75863E74" w14:textId="77777777" w:rsidR="008157D1" w:rsidRDefault="008157D1" w:rsidP="00A47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CD57" w14:textId="77777777" w:rsidR="008157D1" w:rsidRDefault="008157D1" w:rsidP="00804ACB">
    <w:pPr>
      <w:pStyle w:val="Footer"/>
      <w:framePr w:wrap="around" w:vAnchor="text" w:hAnchor="margin" w:xAlign="right" w:y="1"/>
      <w:numPr>
        <w:ins w:id="0" w:author="Finante4" w:date="2025-12-18T16:02:00Z"/>
      </w:numPr>
      <w:rPr>
        <w:ins w:id="1" w:author="Finante4" w:date="2025-12-18T16:02:00Z"/>
        <w:rStyle w:val="PageNumber"/>
      </w:rPr>
    </w:pPr>
    <w:ins w:id="2" w:author="Finante4" w:date="2025-12-18T16:02:00Z"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  <w:r>
        <w:rPr>
          <w:rStyle w:val="PageNumber"/>
        </w:rPr>
        <w:fldChar w:fldCharType="end"/>
      </w:r>
    </w:ins>
  </w:p>
  <w:p w14:paraId="5D513CE6" w14:textId="77777777" w:rsidR="008157D1" w:rsidRDefault="008157D1">
    <w:pPr>
      <w:pStyle w:val="Footer"/>
      <w:ind w:right="360"/>
      <w:pPrChange w:id="3" w:author="Finante4" w:date="2025-12-18T16:02:00Z">
        <w:pPr>
          <w:pStyle w:val="Footer"/>
        </w:pPr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8286B" w14:textId="77777777" w:rsidR="008157D1" w:rsidRDefault="008157D1" w:rsidP="00804ACB">
    <w:pPr>
      <w:pStyle w:val="Footer"/>
      <w:framePr w:wrap="around" w:vAnchor="text" w:hAnchor="margin" w:xAlign="right" w:y="1"/>
      <w:numPr>
        <w:ins w:id="4" w:author="Finante4" w:date="2025-12-18T16:02:00Z"/>
      </w:numPr>
      <w:rPr>
        <w:ins w:id="5" w:author="Finante4" w:date="2025-12-18T16:02:00Z"/>
        <w:rStyle w:val="PageNumber"/>
      </w:rPr>
    </w:pPr>
    <w:ins w:id="6" w:author="Finante4" w:date="2025-12-18T16:02:00Z"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  <w:r>
        <w:rPr>
          <w:rStyle w:val="PageNumber"/>
        </w:rPr>
        <w:fldChar w:fldCharType="separate"/>
      </w:r>
    </w:ins>
    <w:r>
      <w:rPr>
        <w:rStyle w:val="PageNumber"/>
        <w:noProof/>
      </w:rPr>
      <w:t>5</w:t>
    </w:r>
    <w:r>
      <w:rPr>
        <w:rStyle w:val="PageNumber"/>
        <w:noProof/>
      </w:rPr>
      <w:t>5</w:t>
    </w:r>
    <w:ins w:id="7" w:author="Finante4" w:date="2025-12-18T16:02:00Z">
      <w:r>
        <w:rPr>
          <w:rStyle w:val="PageNumber"/>
        </w:rPr>
        <w:fldChar w:fldCharType="end"/>
      </w:r>
    </w:ins>
  </w:p>
  <w:p w14:paraId="56733476" w14:textId="77777777" w:rsidR="008157D1" w:rsidRDefault="008157D1">
    <w:pPr>
      <w:pStyle w:val="Footer"/>
      <w:ind w:right="360"/>
      <w:jc w:val="center"/>
      <w:pPrChange w:id="8" w:author="Finante4" w:date="2025-12-18T16:02:00Z">
        <w:pPr>
          <w:pStyle w:val="Footer"/>
          <w:jc w:val="center"/>
        </w:pPr>
      </w:pPrChange>
    </w:pPr>
  </w:p>
  <w:p w14:paraId="1CB0776C" w14:textId="77777777" w:rsidR="008157D1" w:rsidRDefault="008157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4286C" w14:textId="77777777" w:rsidR="008157D1" w:rsidRDefault="008157D1" w:rsidP="00A47EC6">
      <w:pPr>
        <w:spacing w:after="0" w:line="240" w:lineRule="auto"/>
      </w:pPr>
      <w:r>
        <w:separator/>
      </w:r>
    </w:p>
  </w:footnote>
  <w:footnote w:type="continuationSeparator" w:id="0">
    <w:p w14:paraId="3780CA88" w14:textId="77777777" w:rsidR="008157D1" w:rsidRDefault="008157D1" w:rsidP="00A47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3181"/>
    <w:multiLevelType w:val="multilevel"/>
    <w:tmpl w:val="E28C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71060"/>
    <w:multiLevelType w:val="multilevel"/>
    <w:tmpl w:val="BFFA7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2D1B76"/>
    <w:multiLevelType w:val="multilevel"/>
    <w:tmpl w:val="6B04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5166A8B"/>
    <w:multiLevelType w:val="multilevel"/>
    <w:tmpl w:val="252A3A4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1AB3CBE"/>
    <w:multiLevelType w:val="multilevel"/>
    <w:tmpl w:val="A1C220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182B60"/>
    <w:multiLevelType w:val="multilevel"/>
    <w:tmpl w:val="252A3A4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2386291"/>
    <w:multiLevelType w:val="hybridMultilevel"/>
    <w:tmpl w:val="BCAEEE1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F4E"/>
    <w:multiLevelType w:val="multilevel"/>
    <w:tmpl w:val="A336F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3783D65"/>
    <w:multiLevelType w:val="multilevel"/>
    <w:tmpl w:val="0812F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7BC553F"/>
    <w:multiLevelType w:val="multilevel"/>
    <w:tmpl w:val="33AE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715B4"/>
    <w:rsid w:val="00052F8C"/>
    <w:rsid w:val="000828CA"/>
    <w:rsid w:val="00121329"/>
    <w:rsid w:val="001C1181"/>
    <w:rsid w:val="00307A8D"/>
    <w:rsid w:val="00370758"/>
    <w:rsid w:val="003E1AB2"/>
    <w:rsid w:val="003E62DC"/>
    <w:rsid w:val="003F1178"/>
    <w:rsid w:val="00552801"/>
    <w:rsid w:val="00584119"/>
    <w:rsid w:val="005975EB"/>
    <w:rsid w:val="00675954"/>
    <w:rsid w:val="0069646C"/>
    <w:rsid w:val="006D1927"/>
    <w:rsid w:val="00702D2C"/>
    <w:rsid w:val="007715B4"/>
    <w:rsid w:val="007C0123"/>
    <w:rsid w:val="00804ACB"/>
    <w:rsid w:val="008157D1"/>
    <w:rsid w:val="008378E2"/>
    <w:rsid w:val="008E1C9E"/>
    <w:rsid w:val="00965A9B"/>
    <w:rsid w:val="00A47EC6"/>
    <w:rsid w:val="00A54F3A"/>
    <w:rsid w:val="00AD041E"/>
    <w:rsid w:val="00AF6BE5"/>
    <w:rsid w:val="00C02970"/>
    <w:rsid w:val="00C575AF"/>
    <w:rsid w:val="00CC452C"/>
    <w:rsid w:val="00CE2490"/>
    <w:rsid w:val="00DC2E94"/>
    <w:rsid w:val="00F11F3A"/>
    <w:rsid w:val="00F34872"/>
    <w:rsid w:val="00F5441D"/>
    <w:rsid w:val="00FD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5122F3C"/>
  <w15:docId w15:val="{C44B1ACC-D772-4503-B2F2-C54200ED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2DC"/>
    <w:pPr>
      <w:spacing w:after="160" w:line="259" w:lineRule="auto"/>
    </w:pPr>
    <w:rPr>
      <w:lang w:val="ro-RO" w:eastAsia="ro-RO"/>
    </w:rPr>
  </w:style>
  <w:style w:type="paragraph" w:styleId="Heading1">
    <w:name w:val="heading 1"/>
    <w:basedOn w:val="Normal"/>
    <w:link w:val="Heading1Char"/>
    <w:uiPriority w:val="99"/>
    <w:qFormat/>
    <w:rsid w:val="007715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rsid w:val="007715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15B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715B4"/>
    <w:rPr>
      <w:rFonts w:ascii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99"/>
    <w:qFormat/>
    <w:rsid w:val="007715B4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7715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71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15B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D2C"/>
    <w:pPr>
      <w:ind w:left="720"/>
      <w:contextualSpacing/>
    </w:pPr>
  </w:style>
  <w:style w:type="table" w:styleId="TableGrid">
    <w:name w:val="Table Grid"/>
    <w:basedOn w:val="TableNormal"/>
    <w:uiPriority w:val="99"/>
    <w:rsid w:val="003F11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47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47EC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47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47EC6"/>
    <w:rPr>
      <w:rFonts w:cs="Times New Roman"/>
    </w:rPr>
  </w:style>
  <w:style w:type="character" w:styleId="PageNumber">
    <w:name w:val="page number"/>
    <w:basedOn w:val="DefaultParagraphFont"/>
    <w:uiPriority w:val="99"/>
    <w:rsid w:val="00F11F3A"/>
    <w:rPr>
      <w:rFonts w:cs="Times New Roman"/>
    </w:rPr>
  </w:style>
  <w:style w:type="paragraph" w:styleId="Revision">
    <w:name w:val="Revision"/>
    <w:hidden/>
    <w:uiPriority w:val="99"/>
    <w:semiHidden/>
    <w:rsid w:val="00675954"/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85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895</Words>
  <Characters>5107</Characters>
  <Application>Microsoft Office Word</Application>
  <DocSecurity>0</DocSecurity>
  <Lines>42</Lines>
  <Paragraphs>11</Paragraphs>
  <ScaleCrop>false</ScaleCrop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Bitai Judit</cp:lastModifiedBy>
  <cp:revision>18</cp:revision>
  <cp:lastPrinted>2025-12-11T14:54:00Z</cp:lastPrinted>
  <dcterms:created xsi:type="dcterms:W3CDTF">2025-12-12T06:18:00Z</dcterms:created>
  <dcterms:modified xsi:type="dcterms:W3CDTF">2025-12-18T14:03:00Z</dcterms:modified>
</cp:coreProperties>
</file>